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49F0E" w14:textId="77777777" w:rsidR="00D00B57" w:rsidRPr="005478FF" w:rsidRDefault="00D00B57" w:rsidP="00C84773">
      <w:pPr>
        <w:pStyle w:val="Nessunaspaziatura"/>
        <w:jc w:val="center"/>
        <w:rPr>
          <w:rFonts w:ascii="Garamond" w:hAnsi="Garamond" w:cs="Times New Roman"/>
          <w:i/>
          <w:iCs/>
          <w:sz w:val="24"/>
          <w:szCs w:val="24"/>
          <w:lang w:eastAsia="it-IT"/>
        </w:rPr>
      </w:pPr>
    </w:p>
    <w:p w14:paraId="61012E84" w14:textId="596814D1" w:rsidR="00CB6568" w:rsidRDefault="00C84773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  <w:r w:rsidRPr="005478FF">
        <w:rPr>
          <w:rFonts w:ascii="Garamond" w:hAnsi="Garamond"/>
          <w:b/>
          <w:bCs/>
          <w:szCs w:val="24"/>
        </w:rPr>
        <w:t>ATTESTAZIONE DI CHIUSURA DELL’INTERVENTO</w:t>
      </w:r>
    </w:p>
    <w:p w14:paraId="08F37F6E" w14:textId="77777777" w:rsidR="00127CE3" w:rsidRDefault="00127CE3" w:rsidP="004A0EF9">
      <w:pPr>
        <w:pStyle w:val="Standard"/>
        <w:spacing w:after="0" w:line="360" w:lineRule="auto"/>
        <w:jc w:val="center"/>
        <w:rPr>
          <w:rFonts w:ascii="Garamond" w:hAnsi="Garamond"/>
          <w:b/>
          <w:bCs/>
          <w:szCs w:val="24"/>
        </w:rPr>
      </w:pPr>
    </w:p>
    <w:p w14:paraId="754DE974" w14:textId="6BB2BEC6" w:rsidR="00127CE3" w:rsidRDefault="00127CE3" w:rsidP="00127CE3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Pr="00127CE3">
        <w:rPr>
          <w:rFonts w:ascii="Garamond" w:hAnsi="Garamond"/>
          <w:b/>
          <w:bCs/>
          <w:sz w:val="28"/>
          <w:szCs w:val="28"/>
        </w:rPr>
        <w:t xml:space="preserve">5 - 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>
        <w:rPr>
          <w:rFonts w:ascii="Garamond" w:hAnsi="Garamond"/>
          <w:b/>
          <w:bCs/>
          <w:sz w:val="28"/>
          <w:szCs w:val="28"/>
        </w:rPr>
        <w:t>2</w:t>
      </w:r>
      <w:r w:rsidRPr="00F40361">
        <w:rPr>
          <w:rFonts w:ascii="Garamond" w:hAnsi="Garamond"/>
          <w:b/>
          <w:bCs/>
          <w:sz w:val="28"/>
          <w:szCs w:val="28"/>
        </w:rPr>
        <w:t xml:space="preserve"> -</w:t>
      </w:r>
      <w:r>
        <w:rPr>
          <w:rFonts w:ascii="Garamond" w:hAnsi="Garamond"/>
          <w:b/>
          <w:bCs/>
          <w:sz w:val="28"/>
          <w:szCs w:val="28"/>
        </w:rPr>
        <w:t xml:space="preserve"> Investimento</w:t>
      </w:r>
      <w:r w:rsidRPr="00F40361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1</w:t>
      </w:r>
      <w:r w:rsidR="00AE353C">
        <w:rPr>
          <w:rFonts w:ascii="Garamond" w:hAnsi="Garamond"/>
          <w:b/>
          <w:bCs/>
          <w:sz w:val="28"/>
          <w:szCs w:val="28"/>
        </w:rPr>
        <w:t>.2</w:t>
      </w:r>
      <w:r w:rsidRPr="00127CE3">
        <w:rPr>
          <w:rFonts w:ascii="Garamond" w:hAnsi="Garamond"/>
          <w:b/>
          <w:bCs/>
          <w:sz w:val="28"/>
          <w:szCs w:val="28"/>
        </w:rPr>
        <w:t xml:space="preserve"> </w:t>
      </w:r>
      <w:r w:rsidR="00AE353C">
        <w:rPr>
          <w:rFonts w:ascii="Garamond" w:hAnsi="Garamond"/>
          <w:b/>
          <w:bCs/>
          <w:sz w:val="28"/>
          <w:szCs w:val="28"/>
        </w:rPr>
        <w:t>percorsi di autonomia per persone con disabilità</w:t>
      </w:r>
      <w:r>
        <w:rPr>
          <w:rFonts w:ascii="Garamond" w:hAnsi="Garamond"/>
          <w:b/>
          <w:bCs/>
          <w:sz w:val="28"/>
          <w:szCs w:val="28"/>
        </w:rPr>
        <w:t xml:space="preserve"> </w:t>
      </w:r>
    </w:p>
    <w:p w14:paraId="69B05D07" w14:textId="77777777" w:rsidR="00127CE3" w:rsidRDefault="00127CE3" w:rsidP="00127CE3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</w:p>
    <w:p w14:paraId="59AE0C23" w14:textId="0BD5AA89" w:rsidR="00127CE3" w:rsidRPr="00127CE3" w:rsidRDefault="00127CE3" w:rsidP="00127CE3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CUP ______________________</w:t>
      </w:r>
    </w:p>
    <w:p w14:paraId="05149108" w14:textId="77777777" w:rsidR="00127CE3" w:rsidRPr="00127CE3" w:rsidRDefault="00127CE3" w:rsidP="00127CE3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b/>
          <w:bCs/>
          <w:color w:val="000000"/>
          <w:sz w:val="28"/>
          <w:szCs w:val="28"/>
        </w:rPr>
      </w:pPr>
    </w:p>
    <w:p w14:paraId="435F9D1E" w14:textId="010C8C1E" w:rsidR="00127CE3" w:rsidRDefault="00127CE3" w:rsidP="00127CE3">
      <w:pPr>
        <w:pStyle w:val="Default"/>
        <w:rPr>
          <w:rFonts w:ascii="Garamond" w:hAnsi="Garamond"/>
          <w:b/>
          <w:bCs/>
          <w:sz w:val="28"/>
          <w:szCs w:val="28"/>
        </w:rPr>
      </w:pPr>
    </w:p>
    <w:p w14:paraId="07BBC5E1" w14:textId="70478C65" w:rsidR="00C84773" w:rsidRPr="005478FF" w:rsidRDefault="00C84773" w:rsidP="00C84773">
      <w:pPr>
        <w:spacing w:before="120"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5478FF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DICHIARAZIONE SOSTITUTIVA </w:t>
      </w:r>
    </w:p>
    <w:p w14:paraId="03E1F1DC" w14:textId="6CF57572" w:rsidR="00C84773" w:rsidRPr="005478FF" w:rsidRDefault="00C84773" w:rsidP="00C84773">
      <w:pPr>
        <w:spacing w:before="120"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5478FF">
        <w:rPr>
          <w:rFonts w:ascii="Garamond" w:eastAsia="Times New Roman" w:hAnsi="Garamond" w:cs="Times New Roman"/>
          <w:sz w:val="24"/>
          <w:szCs w:val="24"/>
          <w:lang w:eastAsia="it-IT"/>
        </w:rPr>
        <w:t>(Artt. 46 e 47 del D.P.R. 445 del 28 dicembre 2000 e s. m. e i.)</w:t>
      </w:r>
    </w:p>
    <w:p w14:paraId="174361D9" w14:textId="77777777" w:rsidR="005478FF" w:rsidRPr="005478FF" w:rsidRDefault="005478FF" w:rsidP="005478FF">
      <w:pPr>
        <w:jc w:val="both"/>
        <w:rPr>
          <w:rFonts w:ascii="Garamond" w:hAnsi="Garamond" w:cs="Times New Roman"/>
          <w:i/>
          <w:iCs/>
          <w:sz w:val="24"/>
          <w:szCs w:val="24"/>
        </w:rPr>
      </w:pPr>
    </w:p>
    <w:p w14:paraId="603443A6" w14:textId="49E2BCEB" w:rsidR="002F188B" w:rsidRPr="005478FF" w:rsidRDefault="00CB6568" w:rsidP="005478FF">
      <w:pPr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Il/La sottoscritto/a ___________________ CF</w:t>
      </w:r>
      <w:r w:rsidR="005478FF" w:rsidRPr="005478FF">
        <w:rPr>
          <w:rFonts w:ascii="Garamond" w:hAnsi="Garamond" w:cs="Times New Roman"/>
          <w:sz w:val="24"/>
          <w:szCs w:val="24"/>
        </w:rPr>
        <w:t xml:space="preserve">___________________ </w:t>
      </w:r>
      <w:r w:rsidRPr="005478FF">
        <w:rPr>
          <w:rFonts w:ascii="Garamond" w:hAnsi="Garamond" w:cs="Times New Roman"/>
          <w:sz w:val="24"/>
          <w:szCs w:val="24"/>
        </w:rPr>
        <w:t>nato</w:t>
      </w:r>
      <w:r w:rsidR="005478FF" w:rsidRPr="005478FF">
        <w:rPr>
          <w:rFonts w:ascii="Garamond" w:hAnsi="Garamond" w:cs="Times New Roman"/>
          <w:sz w:val="24"/>
          <w:szCs w:val="24"/>
        </w:rPr>
        <w:t>/a</w:t>
      </w:r>
      <w:r w:rsidRPr="005478FF"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5478FF">
        <w:rPr>
          <w:rFonts w:ascii="Garamond" w:hAnsi="Garamond" w:cs="Times New Roman"/>
          <w:sz w:val="24"/>
          <w:szCs w:val="24"/>
        </w:rPr>
        <w:t>a</w:t>
      </w:r>
      <w:proofErr w:type="spellEnd"/>
      <w:r w:rsidRPr="005478FF">
        <w:rPr>
          <w:rFonts w:ascii="Garamond" w:hAnsi="Garamond" w:cs="Times New Roman"/>
          <w:sz w:val="24"/>
          <w:szCs w:val="24"/>
        </w:rPr>
        <w:t xml:space="preserve"> ______________, in </w:t>
      </w:r>
      <w:r w:rsidR="005478FF">
        <w:rPr>
          <w:rFonts w:ascii="Garamond" w:hAnsi="Garamond" w:cs="Times New Roman"/>
          <w:sz w:val="24"/>
          <w:szCs w:val="24"/>
        </w:rPr>
        <w:t xml:space="preserve"> </w:t>
      </w:r>
      <w:r w:rsidRPr="005478FF">
        <w:rPr>
          <w:rFonts w:ascii="Garamond" w:hAnsi="Garamond" w:cs="Times New Roman"/>
          <w:sz w:val="24"/>
          <w:szCs w:val="24"/>
        </w:rPr>
        <w:t xml:space="preserve">qualità di Legale Rappresentante </w:t>
      </w:r>
      <w:r w:rsidR="002F188B" w:rsidRPr="005478FF">
        <w:rPr>
          <w:rFonts w:ascii="Garamond" w:hAnsi="Garamond" w:cs="Times New Roman"/>
          <w:sz w:val="24"/>
          <w:szCs w:val="24"/>
        </w:rPr>
        <w:t>dell’ATS_________________________</w:t>
      </w:r>
    </w:p>
    <w:p w14:paraId="79B0A073" w14:textId="44CC34E5" w:rsidR="00CB6568" w:rsidRPr="005478FF" w:rsidRDefault="00945949" w:rsidP="00CB6568">
      <w:pPr>
        <w:jc w:val="center"/>
        <w:rPr>
          <w:rFonts w:ascii="Garamond" w:hAnsi="Garamond" w:cs="Times New Roman"/>
          <w:b/>
          <w:sz w:val="24"/>
          <w:szCs w:val="24"/>
        </w:rPr>
      </w:pPr>
      <w:r w:rsidRPr="005478FF">
        <w:rPr>
          <w:rFonts w:ascii="Garamond" w:hAnsi="Garamond" w:cs="Times New Roman"/>
          <w:b/>
          <w:sz w:val="24"/>
          <w:szCs w:val="24"/>
        </w:rPr>
        <w:t>DICHIARA</w:t>
      </w:r>
    </w:p>
    <w:p w14:paraId="6253FA12" w14:textId="77777777" w:rsidR="00945949" w:rsidRPr="005478FF" w:rsidRDefault="00945949" w:rsidP="00945949">
      <w:p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05098529" w14:textId="77777777" w:rsidR="008C7E6B" w:rsidRPr="005478FF" w:rsidRDefault="008C7E6B" w:rsidP="008C7E6B">
      <w:pPr>
        <w:pStyle w:val="Paragrafoelenco"/>
        <w:numPr>
          <w:ilvl w:val="0"/>
          <w:numId w:val="3"/>
        </w:num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tutte le attività progettuali sono state realizzate secondo quanto previsto dal progetto approvato e dalle eventuali successive modifiche oggetto di formale autorizzazione da parte dell</w:t>
      </w:r>
      <w:r>
        <w:rPr>
          <w:rFonts w:ascii="Garamond" w:hAnsi="Garamond" w:cs="Times New Roman"/>
          <w:sz w:val="24"/>
          <w:szCs w:val="24"/>
        </w:rPr>
        <w:t>’Amministrazione centrale;</w:t>
      </w:r>
    </w:p>
    <w:p w14:paraId="59462FD0" w14:textId="77777777" w:rsidR="008C7E6B" w:rsidRPr="005478FF" w:rsidRDefault="008C7E6B" w:rsidP="008C7E6B">
      <w:pPr>
        <w:pStyle w:val="Paragrafoelenco"/>
        <w:numPr>
          <w:ilvl w:val="0"/>
          <w:numId w:val="3"/>
        </w:num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il progetto risulta concluso dal punto di vista fisico per quanto riguarda il conseguimento dei risultati prefissati;</w:t>
      </w:r>
    </w:p>
    <w:p w14:paraId="74A5280F" w14:textId="77777777" w:rsidR="008C7E6B" w:rsidRPr="005478FF" w:rsidRDefault="008C7E6B" w:rsidP="008C7E6B">
      <w:pPr>
        <w:pStyle w:val="Paragrafoelenco"/>
        <w:numPr>
          <w:ilvl w:val="0"/>
          <w:numId w:val="3"/>
        </w:num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tutti i target di progetto sono stati conseguiti;</w:t>
      </w:r>
    </w:p>
    <w:p w14:paraId="7EFEBE0F" w14:textId="77777777" w:rsidR="008C7E6B" w:rsidRPr="005478FF" w:rsidRDefault="008C7E6B" w:rsidP="008C7E6B">
      <w:pPr>
        <w:pStyle w:val="Paragrafoelenco"/>
        <w:numPr>
          <w:ilvl w:val="0"/>
          <w:numId w:val="3"/>
        </w:num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è stato rispettato il principio del DNSH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5478FF">
        <w:rPr>
          <w:rFonts w:ascii="Garamond" w:hAnsi="Garamond" w:cs="Times New Roman"/>
          <w:sz w:val="24"/>
          <w:szCs w:val="24"/>
        </w:rPr>
        <w:t>(laddove pertinent</w:t>
      </w:r>
      <w:r>
        <w:rPr>
          <w:rFonts w:ascii="Garamond" w:hAnsi="Garamond" w:cs="Times New Roman"/>
          <w:sz w:val="24"/>
          <w:szCs w:val="24"/>
        </w:rPr>
        <w:t>e)</w:t>
      </w:r>
      <w:r w:rsidRPr="005478FF">
        <w:rPr>
          <w:rFonts w:ascii="Garamond" w:hAnsi="Garamond" w:cs="Times New Roman"/>
          <w:sz w:val="24"/>
          <w:szCs w:val="24"/>
        </w:rPr>
        <w:t>;</w:t>
      </w:r>
    </w:p>
    <w:p w14:paraId="0DCE33F9" w14:textId="77777777" w:rsidR="008C7E6B" w:rsidRPr="005478FF" w:rsidRDefault="008C7E6B" w:rsidP="008C7E6B">
      <w:pPr>
        <w:pStyle w:val="Paragrafoelenco"/>
        <w:numPr>
          <w:ilvl w:val="0"/>
          <w:numId w:val="3"/>
        </w:num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 xml:space="preserve">sono stati rispettati gli ulteriori obiettivi di </w:t>
      </w:r>
      <w:r w:rsidRPr="005478FF">
        <w:rPr>
          <w:rFonts w:ascii="Garamond" w:hAnsi="Garamond" w:cs="Times New Roman"/>
          <w:i/>
          <w:iCs/>
          <w:sz w:val="24"/>
          <w:szCs w:val="24"/>
        </w:rPr>
        <w:t>tagging</w:t>
      </w:r>
      <w:r w:rsidRPr="005478FF">
        <w:rPr>
          <w:rFonts w:ascii="Garamond" w:hAnsi="Garamond" w:cs="Times New Roman"/>
          <w:sz w:val="24"/>
          <w:szCs w:val="24"/>
        </w:rPr>
        <w:t xml:space="preserve"> climatico e digitale (laddove pertinenti);</w:t>
      </w:r>
    </w:p>
    <w:p w14:paraId="3AAC87F0" w14:textId="77777777" w:rsidR="008C7E6B" w:rsidRPr="005478FF" w:rsidRDefault="008C7E6B" w:rsidP="008C7E6B">
      <w:pPr>
        <w:pStyle w:val="Paragrafoelenco"/>
        <w:numPr>
          <w:ilvl w:val="0"/>
          <w:numId w:val="3"/>
        </w:num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sono stati rispettati i principi trasversali - parità di genere, protezione e valorizzazione dei giovani e superamento dei divari territoriali (laddove pertinenti).</w:t>
      </w:r>
    </w:p>
    <w:p w14:paraId="066F3D2C" w14:textId="77777777" w:rsidR="008C7E6B" w:rsidRDefault="008C7E6B" w:rsidP="00F32DDF">
      <w:pPr>
        <w:jc w:val="both"/>
        <w:rPr>
          <w:rFonts w:ascii="Garamond" w:hAnsi="Garamond" w:cs="Times New Roman"/>
          <w:sz w:val="24"/>
          <w:szCs w:val="24"/>
        </w:rPr>
      </w:pPr>
    </w:p>
    <w:p w14:paraId="3F5BAE5A" w14:textId="2B3409F8" w:rsidR="00F32DDF" w:rsidRPr="005478FF" w:rsidRDefault="00F32DDF" w:rsidP="00F32DDF">
      <w:p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 xml:space="preserve">Luogo e data  _________________                                                         </w:t>
      </w:r>
    </w:p>
    <w:p w14:paraId="3B3C7F46" w14:textId="2820AEF2" w:rsidR="00F32DDF" w:rsidRPr="005478FF" w:rsidRDefault="00F32DDF" w:rsidP="00492859">
      <w:pPr>
        <w:ind w:left="5664"/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sz w:val="24"/>
          <w:szCs w:val="24"/>
        </w:rPr>
        <w:t>Firma</w:t>
      </w:r>
      <w:r w:rsidR="00FD2724" w:rsidRPr="005478FF">
        <w:rPr>
          <w:rFonts w:ascii="Garamond" w:hAnsi="Garamond" w:cs="Times New Roman"/>
          <w:sz w:val="24"/>
          <w:szCs w:val="24"/>
        </w:rPr>
        <w:t xml:space="preserve"> del Legale Rappresentante </w:t>
      </w:r>
    </w:p>
    <w:p w14:paraId="54A7D2CB" w14:textId="2BFDA4C8" w:rsidR="00F32DDF" w:rsidRPr="005478FF" w:rsidRDefault="005478FF" w:rsidP="005478FF">
      <w:pPr>
        <w:ind w:left="5664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    </w:t>
      </w:r>
      <w:r w:rsidR="00F32DDF" w:rsidRPr="005478FF">
        <w:rPr>
          <w:rFonts w:ascii="Garamond" w:hAnsi="Garamond" w:cs="Times New Roman"/>
          <w:sz w:val="24"/>
          <w:szCs w:val="24"/>
        </w:rPr>
        <w:t>____________________</w:t>
      </w:r>
    </w:p>
    <w:p w14:paraId="38458F55" w14:textId="3FBE23D8" w:rsidR="001A1E55" w:rsidRPr="005478FF" w:rsidRDefault="00F32DDF" w:rsidP="005478FF">
      <w:pPr>
        <w:jc w:val="both"/>
        <w:rPr>
          <w:rFonts w:ascii="Garamond" w:hAnsi="Garamond" w:cs="Times New Roman"/>
          <w:sz w:val="24"/>
          <w:szCs w:val="24"/>
        </w:rPr>
      </w:pPr>
      <w:r w:rsidRPr="005478FF">
        <w:rPr>
          <w:rFonts w:ascii="Garamond" w:hAnsi="Garamond" w:cs="Times New Roman"/>
          <w:i/>
          <w:iCs/>
          <w:sz w:val="24"/>
          <w:szCs w:val="24"/>
        </w:rPr>
        <w:t xml:space="preserve">Si allega copia fotostatica del documento di identità, in corso di validità (art. 38 del D.P.R. 445/2000 e </w:t>
      </w:r>
      <w:proofErr w:type="spellStart"/>
      <w:r w:rsidRPr="005478FF">
        <w:rPr>
          <w:rFonts w:ascii="Garamond" w:hAnsi="Garamond" w:cs="Times New Roman"/>
          <w:i/>
          <w:iCs/>
          <w:sz w:val="24"/>
          <w:szCs w:val="24"/>
        </w:rPr>
        <w:t>ss.mm.ii</w:t>
      </w:r>
      <w:proofErr w:type="spellEnd"/>
      <w:r w:rsidRPr="005478FF">
        <w:rPr>
          <w:rFonts w:ascii="Garamond" w:hAnsi="Garamond" w:cs="Times New Roman"/>
          <w:i/>
          <w:iCs/>
          <w:sz w:val="24"/>
          <w:szCs w:val="24"/>
        </w:rPr>
        <w:t>)</w:t>
      </w:r>
    </w:p>
    <w:sectPr w:rsidR="001A1E55" w:rsidRPr="005478FF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E64EA" w14:textId="77777777" w:rsidR="00DE43CD" w:rsidRDefault="00DE43CD" w:rsidP="0004573B">
      <w:pPr>
        <w:spacing w:after="0" w:line="240" w:lineRule="auto"/>
      </w:pPr>
      <w:r>
        <w:separator/>
      </w:r>
    </w:p>
  </w:endnote>
  <w:endnote w:type="continuationSeparator" w:id="0">
    <w:p w14:paraId="384DA274" w14:textId="77777777" w:rsidR="00DE43CD" w:rsidRDefault="00DE43CD" w:rsidP="0004573B">
      <w:pPr>
        <w:spacing w:after="0" w:line="240" w:lineRule="auto"/>
      </w:pPr>
      <w:r>
        <w:continuationSeparator/>
      </w:r>
    </w:p>
  </w:endnote>
  <w:endnote w:type="continuationNotice" w:id="1">
    <w:p w14:paraId="55169483" w14:textId="77777777" w:rsidR="00DE43CD" w:rsidRDefault="00DE43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3C43A" w14:textId="77777777" w:rsidR="00DE43CD" w:rsidRDefault="00DE43CD" w:rsidP="0004573B">
      <w:pPr>
        <w:spacing w:after="0" w:line="240" w:lineRule="auto"/>
      </w:pPr>
      <w:r>
        <w:separator/>
      </w:r>
    </w:p>
  </w:footnote>
  <w:footnote w:type="continuationSeparator" w:id="0">
    <w:p w14:paraId="67710E11" w14:textId="77777777" w:rsidR="00DE43CD" w:rsidRDefault="00DE43CD" w:rsidP="0004573B">
      <w:pPr>
        <w:spacing w:after="0" w:line="240" w:lineRule="auto"/>
      </w:pPr>
      <w:r>
        <w:continuationSeparator/>
      </w:r>
    </w:p>
  </w:footnote>
  <w:footnote w:type="continuationNotice" w:id="1">
    <w:p w14:paraId="5D479011" w14:textId="77777777" w:rsidR="00DE43CD" w:rsidRDefault="00DE43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8F26" w14:textId="48CEFE5B" w:rsidR="00C80D90" w:rsidRDefault="005478FF" w:rsidP="00274E72">
    <w:pPr>
      <w:pStyle w:val="Intestazione"/>
    </w:pPr>
    <w:ins w:id="0" w:author="Fabrizi Silvia" w:date="2023-04-21T14:18:00Z">
      <w:r w:rsidRPr="0026787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3" behindDoc="0" locked="0" layoutInCell="1" allowOverlap="1" wp14:anchorId="2F9AA992" wp14:editId="7876EDA1">
            <wp:simplePos x="0" y="0"/>
            <wp:positionH relativeFrom="margin">
              <wp:posOffset>1476375</wp:posOffset>
            </wp:positionH>
            <wp:positionV relativeFrom="paragraph">
              <wp:posOffset>-198120</wp:posOffset>
            </wp:positionV>
            <wp:extent cx="139890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178" y="21089"/>
                <wp:lineTo x="21178" y="0"/>
                <wp:lineTo x="0" y="0"/>
              </wp:wrapPolygon>
            </wp:wrapThrough>
            <wp:docPr id="5" name="Immagine 5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0" r="12115"/>
                    <a:stretch/>
                  </pic:blipFill>
                  <pic:spPr bwMode="auto">
                    <a:xfrm>
                      <a:off x="0" y="0"/>
                      <a:ext cx="13989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del w:id="1" w:author="Fabrizi Silvia" w:date="2023-04-21T14:17:00Z">
      <w:r w:rsidRPr="00267874" w:rsidDel="00DB14F0">
        <w:rPr>
          <w:rFonts w:ascii="Garamond" w:eastAsia="Calibri" w:hAnsi="Garamond" w:cs="Times New Roman"/>
          <w:noProof/>
          <w:highlight w:val="yellow"/>
          <w:lang w:eastAsia="it-IT"/>
        </w:rPr>
        <w:drawing>
          <wp:anchor distT="0" distB="0" distL="0" distR="0" simplePos="0" relativeHeight="251658242" behindDoc="0" locked="0" layoutInCell="1" allowOverlap="1" wp14:anchorId="0A47F875" wp14:editId="1B4F2974">
            <wp:simplePos x="0" y="0"/>
            <wp:positionH relativeFrom="page">
              <wp:posOffset>205740</wp:posOffset>
            </wp:positionH>
            <wp:positionV relativeFrom="paragraph">
              <wp:posOffset>-174625</wp:posOffset>
            </wp:positionV>
            <wp:extent cx="1581150" cy="401320"/>
            <wp:effectExtent l="0" t="0" r="0" b="0"/>
            <wp:wrapTopAndBottom/>
            <wp:docPr id="2" name="image1.jpeg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 descr="Immagine che contiene testo&#10;&#10;Descrizione generata automaticamente"/>
                    <pic:cNvPicPr/>
                  </pic:nvPicPr>
                  <pic:blipFill>
                    <a:blip r:embed="rId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7874" w:rsidDel="00DB14F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0" behindDoc="0" locked="0" layoutInCell="1" allowOverlap="1" wp14:anchorId="4B2A5F57" wp14:editId="7B3139C2">
            <wp:simplePos x="0" y="0"/>
            <wp:positionH relativeFrom="column">
              <wp:posOffset>3093085</wp:posOffset>
            </wp:positionH>
            <wp:positionV relativeFrom="paragraph">
              <wp:posOffset>-263525</wp:posOffset>
            </wp:positionV>
            <wp:extent cx="1066800" cy="701675"/>
            <wp:effectExtent l="0" t="0" r="0" b="3175"/>
            <wp:wrapThrough wrapText="bothSides">
              <wp:wrapPolygon edited="0">
                <wp:start x="0" y="0"/>
                <wp:lineTo x="0" y="21111"/>
                <wp:lineTo x="21214" y="21111"/>
                <wp:lineTo x="21214" y="0"/>
                <wp:lineTo x="0" y="0"/>
              </wp:wrapPolygon>
            </wp:wrapThrough>
            <wp:docPr id="4" name="Immagine 4" descr="Immagine che contiene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r w:rsidRPr="00267874">
      <w:rPr>
        <w:rFonts w:ascii="Calibri" w:eastAsia="Calibri" w:hAnsi="Calibri" w:cs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BFA6E6A" wp14:editId="370CD81A">
              <wp:simplePos x="0" y="0"/>
              <wp:positionH relativeFrom="column">
                <wp:posOffset>4427220</wp:posOffset>
              </wp:positionH>
              <wp:positionV relativeFrom="paragraph">
                <wp:posOffset>-278130</wp:posOffset>
              </wp:positionV>
              <wp:extent cx="2119746" cy="618548"/>
              <wp:effectExtent l="0" t="0" r="13970" b="1016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9746" cy="618548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71E3624" w14:textId="77777777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 xml:space="preserve">ALTRO LOGO </w:t>
                          </w:r>
                        </w:p>
                        <w:p w14:paraId="0D0FE10B" w14:textId="593075E3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  <w:r>
                            <w:t>SOGG. ATTUATORE</w:t>
                          </w:r>
                        </w:p>
                        <w:p w14:paraId="35390DEE" w14:textId="7CA175C8" w:rsidR="00D120D0" w:rsidRDefault="00D120D0" w:rsidP="00D120D0">
                          <w:pPr>
                            <w:spacing w:after="0" w:line="240" w:lineRule="aut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A6E6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348.6pt;margin-top:-21.9pt;width:166.9pt;height:48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" fillcolor="window" strokeweight=".5pt">
              <v:textbox>
                <w:txbxContent>
                  <w:p w14:paraId="671E3624" w14:textId="77777777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 xml:space="preserve">ALTRO LOGO </w:t>
                    </w:r>
                  </w:p>
                  <w:p w14:paraId="0D0FE10B" w14:textId="593075E3" w:rsidR="00D120D0" w:rsidRDefault="00D120D0" w:rsidP="00D120D0">
                    <w:pPr>
                      <w:spacing w:after="0" w:line="240" w:lineRule="auto"/>
                      <w:jc w:val="center"/>
                    </w:pPr>
                    <w:r>
                      <w:t>SOGG. ATTUATORE</w:t>
                    </w:r>
                  </w:p>
                  <w:p w14:paraId="35390DEE" w14:textId="7CA175C8" w:rsidR="00D120D0" w:rsidRDefault="00D120D0" w:rsidP="00D120D0">
                    <w:pPr>
                      <w:spacing w:after="0" w:line="240" w:lineRule="auto"/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14:paraId="1F482500" w14:textId="54B898E9" w:rsidR="0004573B" w:rsidRDefault="0004573B" w:rsidP="00274E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499302">
    <w:abstractNumId w:val="0"/>
  </w:num>
  <w:num w:numId="2" w16cid:durableId="129368761">
    <w:abstractNumId w:val="1"/>
  </w:num>
  <w:num w:numId="3" w16cid:durableId="137029650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rizi Silvia">
    <w15:presenceInfo w15:providerId="AD" w15:userId="S::sfabrizi@invitalia.it::68191924-b2da-43ce-bf1a-d553dddcdb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4573B"/>
    <w:rsid w:val="00084E9F"/>
    <w:rsid w:val="000D0969"/>
    <w:rsid w:val="0010255A"/>
    <w:rsid w:val="00116B7C"/>
    <w:rsid w:val="00127CE3"/>
    <w:rsid w:val="00132DFA"/>
    <w:rsid w:val="001459AA"/>
    <w:rsid w:val="00173D60"/>
    <w:rsid w:val="00183120"/>
    <w:rsid w:val="0018503B"/>
    <w:rsid w:val="001A1E55"/>
    <w:rsid w:val="00263AF2"/>
    <w:rsid w:val="00274E72"/>
    <w:rsid w:val="00287665"/>
    <w:rsid w:val="00293CA3"/>
    <w:rsid w:val="002B5C4A"/>
    <w:rsid w:val="002C0466"/>
    <w:rsid w:val="002E696D"/>
    <w:rsid w:val="002F188B"/>
    <w:rsid w:val="00301D16"/>
    <w:rsid w:val="00324919"/>
    <w:rsid w:val="00391B8C"/>
    <w:rsid w:val="003D7D3E"/>
    <w:rsid w:val="003F6283"/>
    <w:rsid w:val="00437B7C"/>
    <w:rsid w:val="00483948"/>
    <w:rsid w:val="00492859"/>
    <w:rsid w:val="004A0EF9"/>
    <w:rsid w:val="004A424F"/>
    <w:rsid w:val="00522B77"/>
    <w:rsid w:val="0053140A"/>
    <w:rsid w:val="005478FF"/>
    <w:rsid w:val="00665B40"/>
    <w:rsid w:val="006A75A6"/>
    <w:rsid w:val="006C61EE"/>
    <w:rsid w:val="006F002D"/>
    <w:rsid w:val="00705EE0"/>
    <w:rsid w:val="00705FD3"/>
    <w:rsid w:val="00716F6E"/>
    <w:rsid w:val="007357F8"/>
    <w:rsid w:val="007D0BDF"/>
    <w:rsid w:val="007E56F1"/>
    <w:rsid w:val="00810A96"/>
    <w:rsid w:val="008165DA"/>
    <w:rsid w:val="00874852"/>
    <w:rsid w:val="008908CC"/>
    <w:rsid w:val="008A6FA9"/>
    <w:rsid w:val="008C7E6B"/>
    <w:rsid w:val="008F1A14"/>
    <w:rsid w:val="00911300"/>
    <w:rsid w:val="00945949"/>
    <w:rsid w:val="00966CB2"/>
    <w:rsid w:val="009A133F"/>
    <w:rsid w:val="009D7E73"/>
    <w:rsid w:val="009F525C"/>
    <w:rsid w:val="009F5960"/>
    <w:rsid w:val="00AE353C"/>
    <w:rsid w:val="00B42F4A"/>
    <w:rsid w:val="00B464C5"/>
    <w:rsid w:val="00BA5A12"/>
    <w:rsid w:val="00BB3EB9"/>
    <w:rsid w:val="00BD6F7A"/>
    <w:rsid w:val="00BF5B8C"/>
    <w:rsid w:val="00C16373"/>
    <w:rsid w:val="00C41963"/>
    <w:rsid w:val="00C71584"/>
    <w:rsid w:val="00C80D90"/>
    <w:rsid w:val="00C82110"/>
    <w:rsid w:val="00C84773"/>
    <w:rsid w:val="00C90F26"/>
    <w:rsid w:val="00C97CE9"/>
    <w:rsid w:val="00CB6568"/>
    <w:rsid w:val="00CD3613"/>
    <w:rsid w:val="00D00B57"/>
    <w:rsid w:val="00D120D0"/>
    <w:rsid w:val="00D15081"/>
    <w:rsid w:val="00D160AC"/>
    <w:rsid w:val="00D3291E"/>
    <w:rsid w:val="00D33DC5"/>
    <w:rsid w:val="00DA4505"/>
    <w:rsid w:val="00DE1AFC"/>
    <w:rsid w:val="00DE43CD"/>
    <w:rsid w:val="00DE5608"/>
    <w:rsid w:val="00E740C4"/>
    <w:rsid w:val="00ED0798"/>
    <w:rsid w:val="00ED630F"/>
    <w:rsid w:val="00F32DDF"/>
    <w:rsid w:val="00F34799"/>
    <w:rsid w:val="00F41454"/>
    <w:rsid w:val="00FB3354"/>
    <w:rsid w:val="00FD2724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FF7E2"/>
  <w15:chartTrackingRefBased/>
  <w15:docId w15:val="{7622AE84-982B-4925-9451-92961DB5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5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73B"/>
  </w:style>
  <w:style w:type="paragraph" w:styleId="Pidipagina">
    <w:name w:val="footer"/>
    <w:basedOn w:val="Normale"/>
    <w:link w:val="Pidipagina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73B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B6568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84773"/>
    <w:pPr>
      <w:spacing w:after="0" w:line="240" w:lineRule="auto"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945949"/>
  </w:style>
  <w:style w:type="paragraph" w:customStyle="1" w:styleId="Standard">
    <w:name w:val="Standard"/>
    <w:rsid w:val="00705FD3"/>
    <w:pPr>
      <w:suppressAutoHyphens/>
      <w:autoSpaceDN w:val="0"/>
      <w:spacing w:after="120" w:line="360" w:lineRule="exact"/>
      <w:jc w:val="both"/>
    </w:pPr>
    <w:rPr>
      <w:rFonts w:ascii="Calibri" w:eastAsia="Calibri" w:hAnsi="Calibri" w:cs="Times New Roman"/>
      <w:sz w:val="24"/>
      <w:szCs w:val="20"/>
    </w:rPr>
  </w:style>
  <w:style w:type="paragraph" w:customStyle="1" w:styleId="Default">
    <w:name w:val="Default"/>
    <w:rsid w:val="00127C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9FE4BB2DA4E143B1CEACD8ABBF2D54" ma:contentTypeVersion="10" ma:contentTypeDescription="Creare un nuovo documento." ma:contentTypeScope="" ma:versionID="46ecc4c30a6a4eaaf1c9b46d9577e1a5">
  <xsd:schema xmlns:xsd="http://www.w3.org/2001/XMLSchema" xmlns:xs="http://www.w3.org/2001/XMLSchema" xmlns:p="http://schemas.microsoft.com/office/2006/metadata/properties" xmlns:ns2="fd8b89a7-7aa1-4161-8bde-de9423fbc875" xmlns:ns3="7d49996e-ebd6-4e7d-a86e-d460c493e4a6" targetNamespace="http://schemas.microsoft.com/office/2006/metadata/properties" ma:root="true" ma:fieldsID="6f90eb4e8183d6397d28591d31232dc3" ns2:_="" ns3:_="">
    <xsd:import namespace="fd8b89a7-7aa1-4161-8bde-de9423fbc875"/>
    <xsd:import namespace="7d49996e-ebd6-4e7d-a86e-d460c493e4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b89a7-7aa1-4161-8bde-de9423fbc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9996e-ebd6-4e7d-a86e-d460c493e4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90e08fa-59ac-4561-ae5c-79d647fdda36}" ma:internalName="TaxCatchAll" ma:showField="CatchAllData" ma:web="7d49996e-ebd6-4e7d-a86e-d460c493e4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49996e-ebd6-4e7d-a86e-d460c493e4a6" xsi:nil="true"/>
    <lcf76f155ced4ddcb4097134ff3c332f xmlns="fd8b89a7-7aa1-4161-8bde-de9423fbc8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C36A8E-0DE7-4AE8-A1BD-072BDC04B5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E90D11-CCAC-4E6A-8403-C2AA6C2EC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b89a7-7aa1-4161-8bde-de9423fbc875"/>
    <ds:schemaRef ds:uri="7d49996e-ebd6-4e7d-a86e-d460c493e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BD6B2D-5309-49F0-B250-18D3B2A27B9E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49996e-ebd6-4e7d-a86e-d460c493e4a6"/>
    <ds:schemaRef ds:uri="http://schemas.microsoft.com/office/infopath/2007/PartnerControls"/>
    <ds:schemaRef ds:uri="fd8b89a7-7aa1-4161-8bde-de9423fbc875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Ziparo Sara</dc:creator>
  <cp:keywords/>
  <dc:description/>
  <cp:lastModifiedBy>Lops Marta</cp:lastModifiedBy>
  <cp:revision>4</cp:revision>
  <dcterms:created xsi:type="dcterms:W3CDTF">2023-09-29T10:27:00Z</dcterms:created>
  <dcterms:modified xsi:type="dcterms:W3CDTF">2024-12-02T12:10:00Z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0x010100209FE4BB2DA4E143B1CEACD8ABBF2D54</vt:lpwstr>
  </property>
  <property fmtid="{D5CDD505-2E9C-101B-9397-08002B2CF9AE}" pid="3" name="MediaServiceImageTags">
    <vt:lpwstr/>
  </property>
</Properties>
</file>